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4"/>
          <w:szCs w:val="24"/>
        </w:rPr>
      </w:pPr>
      <w:r w:rsidDel="00000000" w:rsidR="00000000" w:rsidRPr="00000000">
        <w:rPr>
          <w:b w:val="1"/>
          <w:sz w:val="24"/>
          <w:szCs w:val="24"/>
          <w:rtl w:val="0"/>
        </w:rPr>
        <w:t xml:space="preserve">The Best of Food and Wine – Healdsburg</w:t>
      </w:r>
    </w:p>
    <w:p w:rsidR="00000000" w:rsidDel="00000000" w:rsidP="00000000" w:rsidRDefault="00000000" w:rsidRPr="00000000" w14:paraId="00000002">
      <w:pPr>
        <w:spacing w:after="0" w:line="240" w:lineRule="auto"/>
        <w:rPr>
          <w:sz w:val="22"/>
          <w:szCs w:val="22"/>
        </w:rPr>
      </w:pPr>
      <w:r w:rsidDel="00000000" w:rsidR="00000000" w:rsidRPr="00000000">
        <w:rPr>
          <w:rtl w:val="0"/>
        </w:rPr>
      </w:r>
    </w:p>
    <w:p w:rsidR="00000000" w:rsidDel="00000000" w:rsidP="00000000" w:rsidRDefault="00000000" w:rsidRPr="00000000" w14:paraId="00000003">
      <w:pPr>
        <w:spacing w:after="0" w:line="240" w:lineRule="auto"/>
        <w:rPr>
          <w:b w:val="1"/>
          <w:sz w:val="22"/>
          <w:szCs w:val="22"/>
        </w:rPr>
      </w:pPr>
      <w:r w:rsidDel="00000000" w:rsidR="00000000" w:rsidRPr="00000000">
        <w:rPr>
          <w:b w:val="1"/>
          <w:sz w:val="22"/>
          <w:szCs w:val="22"/>
          <w:rtl w:val="0"/>
        </w:rPr>
        <w:t xml:space="preserve">Private Tasting at Lambert Bridge, Private Tasting at Aperture, Premier Experience at The Matheson and 3-Night Stay at Hotel Trio for 2</w:t>
      </w:r>
    </w:p>
    <w:p w:rsidR="00000000" w:rsidDel="00000000" w:rsidP="00000000" w:rsidRDefault="00000000" w:rsidRPr="00000000" w14:paraId="00000004">
      <w:pPr>
        <w:spacing w:after="0" w:line="240" w:lineRule="auto"/>
        <w:rPr>
          <w:sz w:val="22"/>
          <w:szCs w:val="22"/>
        </w:rPr>
      </w:pPr>
      <w:r w:rsidDel="00000000" w:rsidR="00000000" w:rsidRPr="00000000">
        <w:rPr>
          <w:rtl w:val="0"/>
        </w:rPr>
      </w:r>
    </w:p>
    <w:p w:rsidR="00000000" w:rsidDel="00000000" w:rsidP="00000000" w:rsidRDefault="00000000" w:rsidRPr="00000000" w14:paraId="00000005">
      <w:pPr>
        <w:spacing w:after="0" w:line="240" w:lineRule="auto"/>
        <w:rPr>
          <w:sz w:val="22"/>
          <w:szCs w:val="22"/>
        </w:rPr>
      </w:pPr>
      <w:r w:rsidDel="00000000" w:rsidR="00000000" w:rsidRPr="00000000">
        <w:rPr>
          <w:sz w:val="22"/>
          <w:szCs w:val="22"/>
          <w:rtl w:val="0"/>
        </w:rPr>
        <w:t xml:space="preserve">This Experience for 2 Includes:</w:t>
      </w:r>
    </w:p>
    <w:p w:rsidR="00000000" w:rsidDel="00000000" w:rsidP="00000000" w:rsidRDefault="00000000" w:rsidRPr="00000000" w14:paraId="00000006">
      <w:pPr>
        <w:numPr>
          <w:ilvl w:val="0"/>
          <w:numId w:val="1"/>
        </w:numPr>
        <w:spacing w:after="0" w:line="240" w:lineRule="auto"/>
        <w:ind w:left="720" w:hanging="360"/>
        <w:rPr>
          <w:rFonts w:ascii="Arial" w:cs="Arial" w:eastAsia="Arial" w:hAnsi="Arial"/>
          <w:sz w:val="22"/>
          <w:szCs w:val="22"/>
        </w:rPr>
      </w:pPr>
      <w:r w:rsidDel="00000000" w:rsidR="00000000" w:rsidRPr="00000000">
        <w:rPr>
          <w:sz w:val="22"/>
          <w:szCs w:val="22"/>
          <w:rtl w:val="0"/>
        </w:rPr>
        <w:t xml:space="preserve">Private tasting at Lambert Bridge</w:t>
      </w:r>
    </w:p>
    <w:p w:rsidR="00000000" w:rsidDel="00000000" w:rsidP="00000000" w:rsidRDefault="00000000" w:rsidRPr="00000000" w14:paraId="00000007">
      <w:pPr>
        <w:numPr>
          <w:ilvl w:val="0"/>
          <w:numId w:val="1"/>
        </w:numPr>
        <w:spacing w:after="0" w:line="240" w:lineRule="auto"/>
        <w:ind w:left="720" w:hanging="360"/>
        <w:rPr>
          <w:rFonts w:ascii="Arial" w:cs="Arial" w:eastAsia="Arial" w:hAnsi="Arial"/>
          <w:sz w:val="22"/>
          <w:szCs w:val="22"/>
        </w:rPr>
      </w:pPr>
      <w:r w:rsidDel="00000000" w:rsidR="00000000" w:rsidRPr="00000000">
        <w:rPr>
          <w:sz w:val="22"/>
          <w:szCs w:val="22"/>
          <w:rtl w:val="0"/>
        </w:rPr>
        <w:t xml:space="preserve">Elevated tasting experience at Aperture Cellars Estate </w:t>
      </w:r>
    </w:p>
    <w:p w:rsidR="00000000" w:rsidDel="00000000" w:rsidP="00000000" w:rsidRDefault="00000000" w:rsidRPr="00000000" w14:paraId="00000008">
      <w:pPr>
        <w:numPr>
          <w:ilvl w:val="0"/>
          <w:numId w:val="1"/>
        </w:numPr>
        <w:spacing w:after="0" w:line="240" w:lineRule="auto"/>
        <w:ind w:left="720" w:hanging="360"/>
        <w:rPr>
          <w:rFonts w:ascii="Arial" w:cs="Arial" w:eastAsia="Arial" w:hAnsi="Arial"/>
          <w:sz w:val="22"/>
          <w:szCs w:val="22"/>
        </w:rPr>
      </w:pPr>
      <w:r w:rsidDel="00000000" w:rsidR="00000000" w:rsidRPr="00000000">
        <w:rPr>
          <w:sz w:val="22"/>
          <w:szCs w:val="22"/>
          <w:rtl w:val="0"/>
        </w:rPr>
        <w:t xml:space="preserve">Premier Experience at The Matheson Healdsburg, including a 5-course tasting menu</w:t>
      </w:r>
    </w:p>
    <w:p w:rsidR="00000000" w:rsidDel="00000000" w:rsidP="00000000" w:rsidRDefault="00000000" w:rsidRPr="00000000" w14:paraId="00000009">
      <w:pPr>
        <w:numPr>
          <w:ilvl w:val="0"/>
          <w:numId w:val="1"/>
        </w:numPr>
        <w:spacing w:after="0" w:line="240" w:lineRule="auto"/>
        <w:ind w:left="720" w:hanging="360"/>
        <w:rPr>
          <w:rFonts w:ascii="Arial" w:cs="Arial" w:eastAsia="Arial" w:hAnsi="Arial"/>
          <w:sz w:val="22"/>
          <w:szCs w:val="22"/>
        </w:rPr>
      </w:pPr>
      <w:r w:rsidDel="00000000" w:rsidR="00000000" w:rsidRPr="00000000">
        <w:rPr>
          <w:sz w:val="22"/>
          <w:szCs w:val="22"/>
          <w:rtl w:val="0"/>
        </w:rPr>
        <w:t xml:space="preserve">3-night weekday stay at the Hotel Trio in Healdsburg </w:t>
      </w:r>
    </w:p>
    <w:p w:rsidR="00000000" w:rsidDel="00000000" w:rsidP="00000000" w:rsidRDefault="00000000" w:rsidRPr="00000000" w14:paraId="0000000A">
      <w:pPr>
        <w:numPr>
          <w:ilvl w:val="0"/>
          <w:numId w:val="1"/>
        </w:numPr>
        <w:spacing w:after="0" w:line="240" w:lineRule="auto"/>
        <w:ind w:left="720" w:hanging="360"/>
        <w:rPr>
          <w:rFonts w:ascii="Arial" w:cs="Arial" w:eastAsia="Arial" w:hAnsi="Arial"/>
          <w:sz w:val="22"/>
          <w:szCs w:val="22"/>
        </w:rPr>
      </w:pPr>
      <w:r w:rsidDel="00000000" w:rsidR="00000000" w:rsidRPr="00000000">
        <w:rPr>
          <w:sz w:val="22"/>
          <w:szCs w:val="22"/>
          <w:rtl w:val="0"/>
        </w:rPr>
        <w:t xml:space="preserve">Winspire booking &amp; concierge service</w:t>
      </w:r>
    </w:p>
    <w:p w:rsidR="00000000" w:rsidDel="00000000" w:rsidP="00000000" w:rsidRDefault="00000000" w:rsidRPr="00000000" w14:paraId="0000000B">
      <w:pPr>
        <w:spacing w:after="0" w:line="240" w:lineRule="auto"/>
        <w:rPr>
          <w:sz w:val="22"/>
          <w:szCs w:val="22"/>
        </w:rPr>
      </w:pPr>
      <w:r w:rsidDel="00000000" w:rsidR="00000000" w:rsidRPr="00000000">
        <w:rPr>
          <w:rtl w:val="0"/>
        </w:rPr>
      </w:r>
    </w:p>
    <w:p w:rsidR="00000000" w:rsidDel="00000000" w:rsidP="00000000" w:rsidRDefault="00000000" w:rsidRPr="00000000" w14:paraId="0000000C">
      <w:pPr>
        <w:spacing w:after="0" w:line="240" w:lineRule="auto"/>
        <w:rPr>
          <w:sz w:val="22"/>
          <w:szCs w:val="22"/>
        </w:rPr>
      </w:pPr>
      <w:r w:rsidDel="00000000" w:rsidR="00000000" w:rsidRPr="00000000">
        <w:rPr>
          <w:sz w:val="22"/>
          <w:szCs w:val="22"/>
          <w:rtl w:val="0"/>
        </w:rPr>
        <w:t xml:space="preserve">Healdsburg is a hidden gem for food and wine lovers, offering a delightful blend of local flavors and world-class wines. Nestled in the heart of Sonoma County’s wine country, this charming town boasts farm-to-table dining experiences, where seasonal, locally sourced ingredients shine in every dish. Paired with renowned vineyards and award-winning wines, Healdsburg offers an unforgettable culinary journey. Whether you're exploring rustic bistros or indulging in upscale wine and food pairings, this vibrant destination promises a taste of the good life, with stunning views and a welcoming atmosphere.</w:t>
      </w:r>
    </w:p>
    <w:p w:rsidR="00000000" w:rsidDel="00000000" w:rsidP="00000000" w:rsidRDefault="00000000" w:rsidRPr="00000000" w14:paraId="0000000D">
      <w:pPr>
        <w:spacing w:after="0" w:line="240" w:lineRule="auto"/>
        <w:rPr>
          <w:sz w:val="22"/>
          <w:szCs w:val="22"/>
        </w:rPr>
      </w:pPr>
      <w:r w:rsidDel="00000000" w:rsidR="00000000" w:rsidRPr="00000000">
        <w:rPr>
          <w:rtl w:val="0"/>
        </w:rPr>
      </w:r>
    </w:p>
    <w:p w:rsidR="00000000" w:rsidDel="00000000" w:rsidP="00000000" w:rsidRDefault="00000000" w:rsidRPr="00000000" w14:paraId="0000000E">
      <w:pPr>
        <w:spacing w:after="0" w:line="240" w:lineRule="auto"/>
        <w:rPr>
          <w:sz w:val="22"/>
          <w:szCs w:val="22"/>
        </w:rPr>
      </w:pPr>
      <w:r w:rsidDel="00000000" w:rsidR="00000000" w:rsidRPr="00000000">
        <w:rPr>
          <w:sz w:val="22"/>
          <w:szCs w:val="22"/>
          <w:u w:val="single"/>
          <w:rtl w:val="0"/>
        </w:rPr>
        <w:t xml:space="preserve">Lambert Bridge</w:t>
      </w:r>
      <w:r w:rsidDel="00000000" w:rsidR="00000000" w:rsidRPr="00000000">
        <w:rPr>
          <w:rtl w:val="0"/>
        </w:rPr>
      </w:r>
    </w:p>
    <w:p w:rsidR="00000000" w:rsidDel="00000000" w:rsidP="00000000" w:rsidRDefault="00000000" w:rsidRPr="00000000" w14:paraId="0000000F">
      <w:pPr>
        <w:spacing w:after="0" w:line="240" w:lineRule="auto"/>
        <w:rPr>
          <w:sz w:val="22"/>
          <w:szCs w:val="22"/>
        </w:rPr>
      </w:pPr>
      <w:r w:rsidDel="00000000" w:rsidR="00000000" w:rsidRPr="00000000">
        <w:rPr>
          <w:sz w:val="22"/>
          <w:szCs w:val="22"/>
          <w:rtl w:val="0"/>
        </w:rPr>
        <w:t xml:space="preserve">Lambert Bridge Winery is a family-owned winery located in Healdsburg, California, known for producing high-quality, handcrafted wines. With a focus on Bordeaux varietals and a commitment to conscious farming, they create wines that showcase the region's unique terroir. Lambert Bridge is recognized for its dedication to producing exceptional wines that capture the essence of Sonoma County, its unparalleled sense of community, and its picturesque setting. </w:t>
      </w:r>
    </w:p>
    <w:p w:rsidR="00000000" w:rsidDel="00000000" w:rsidP="00000000" w:rsidRDefault="00000000" w:rsidRPr="00000000" w14:paraId="00000010">
      <w:pPr>
        <w:spacing w:after="0" w:line="240" w:lineRule="auto"/>
        <w:rPr>
          <w:sz w:val="22"/>
          <w:szCs w:val="22"/>
        </w:rPr>
      </w:pPr>
      <w:r w:rsidDel="00000000" w:rsidR="00000000" w:rsidRPr="00000000">
        <w:rPr>
          <w:rtl w:val="0"/>
        </w:rPr>
      </w:r>
    </w:p>
    <w:p w:rsidR="00000000" w:rsidDel="00000000" w:rsidP="00000000" w:rsidRDefault="00000000" w:rsidRPr="00000000" w14:paraId="00000011">
      <w:pPr>
        <w:spacing w:after="0" w:line="240" w:lineRule="auto"/>
        <w:rPr>
          <w:sz w:val="22"/>
          <w:szCs w:val="22"/>
        </w:rPr>
      </w:pPr>
      <w:r w:rsidDel="00000000" w:rsidR="00000000" w:rsidRPr="00000000">
        <w:rPr>
          <w:sz w:val="22"/>
          <w:szCs w:val="22"/>
          <w:rtl w:val="0"/>
        </w:rPr>
        <w:t xml:space="preserve">Guests will enjoy a seated wine-tasting experience in their beautifully appointed Redwood Barrel Room. Sit among rows of aging oak barrels while you enjoy a mix of red and white wines, each poured and presented by a knowledgeable Wine Educator. Paired with light nibbles, this tasting is perfect for those seeking a memorable wine-tasting experience.</w:t>
      </w:r>
    </w:p>
    <w:p w:rsidR="00000000" w:rsidDel="00000000" w:rsidP="00000000" w:rsidRDefault="00000000" w:rsidRPr="00000000" w14:paraId="00000012">
      <w:pPr>
        <w:spacing w:after="0" w:line="240" w:lineRule="auto"/>
        <w:rPr>
          <w:sz w:val="22"/>
          <w:szCs w:val="22"/>
        </w:rPr>
      </w:pPr>
      <w:r w:rsidDel="00000000" w:rsidR="00000000" w:rsidRPr="00000000">
        <w:rPr>
          <w:rtl w:val="0"/>
        </w:rPr>
      </w:r>
    </w:p>
    <w:p w:rsidR="00000000" w:rsidDel="00000000" w:rsidP="00000000" w:rsidRDefault="00000000" w:rsidRPr="00000000" w14:paraId="00000013">
      <w:pPr>
        <w:spacing w:after="0" w:line="240" w:lineRule="auto"/>
        <w:rPr>
          <w:sz w:val="22"/>
          <w:szCs w:val="22"/>
        </w:rPr>
      </w:pPr>
      <w:r w:rsidDel="00000000" w:rsidR="00000000" w:rsidRPr="00000000">
        <w:rPr>
          <w:sz w:val="22"/>
          <w:szCs w:val="22"/>
          <w:u w:val="single"/>
          <w:rtl w:val="0"/>
        </w:rPr>
        <w:t xml:space="preserve">Aperture Cellars</w:t>
      </w:r>
      <w:r w:rsidDel="00000000" w:rsidR="00000000" w:rsidRPr="00000000">
        <w:rPr>
          <w:rtl w:val="0"/>
        </w:rPr>
      </w:r>
    </w:p>
    <w:p w:rsidR="00000000" w:rsidDel="00000000" w:rsidP="00000000" w:rsidRDefault="00000000" w:rsidRPr="00000000" w14:paraId="00000014">
      <w:pPr>
        <w:spacing w:after="0" w:line="240" w:lineRule="auto"/>
        <w:rPr>
          <w:sz w:val="22"/>
          <w:szCs w:val="22"/>
        </w:rPr>
      </w:pPr>
      <w:r w:rsidDel="00000000" w:rsidR="00000000" w:rsidRPr="00000000">
        <w:rPr>
          <w:sz w:val="22"/>
          <w:szCs w:val="22"/>
          <w:rtl w:val="0"/>
        </w:rPr>
        <w:t xml:space="preserve">Discover the richness of Sonoma County's premier cool-climate Bordeaux varietal vineyards in the refined setting of the Aperture gallery and tasting lounge. As you settle into the newly designed luxury space, featuring floor-to-ceiling windows with stunning views of the estate vineyards, your dedicated host will guide you through the history of the property, the vision behind its design, and the exceptional collection of Aperture wines. Founded in 2009 by renowned winemaker Jesse Katz, Aperture is his passion project, born from his travels with his famous photographer father, Andy Katz. Upon arrival, you'll be welcomed with a glass of French grower Champagne, before embarking on a tasting of the winery's most limited and sought-after offerings. The space also features a curated selection of photographic artworks by Andy Katz. Your wine flight will be paired with seasonal food accompaniments, enhancing your tasting experience.</w:t>
      </w:r>
    </w:p>
    <w:p w:rsidR="00000000" w:rsidDel="00000000" w:rsidP="00000000" w:rsidRDefault="00000000" w:rsidRPr="00000000" w14:paraId="00000015">
      <w:pPr>
        <w:spacing w:after="0" w:line="240" w:lineRule="auto"/>
        <w:rPr>
          <w:sz w:val="22"/>
          <w:szCs w:val="22"/>
        </w:rPr>
      </w:pPr>
      <w:r w:rsidDel="00000000" w:rsidR="00000000" w:rsidRPr="00000000">
        <w:rPr>
          <w:rtl w:val="0"/>
        </w:rPr>
      </w:r>
    </w:p>
    <w:p w:rsidR="00000000" w:rsidDel="00000000" w:rsidP="00000000" w:rsidRDefault="00000000" w:rsidRPr="00000000" w14:paraId="00000016">
      <w:pPr>
        <w:spacing w:after="0" w:line="240" w:lineRule="auto"/>
        <w:rPr>
          <w:sz w:val="22"/>
          <w:szCs w:val="22"/>
        </w:rPr>
      </w:pPr>
      <w:r w:rsidDel="00000000" w:rsidR="00000000" w:rsidRPr="00000000">
        <w:rPr>
          <w:sz w:val="22"/>
          <w:szCs w:val="22"/>
          <w:u w:val="single"/>
          <w:rtl w:val="0"/>
        </w:rPr>
        <w:t xml:space="preserve">The Matheson Healdsburg Premier Experience by Dustin Valette</w:t>
      </w:r>
      <w:r w:rsidDel="00000000" w:rsidR="00000000" w:rsidRPr="00000000">
        <w:rPr>
          <w:rtl w:val="0"/>
        </w:rPr>
      </w:r>
    </w:p>
    <w:p w:rsidR="00000000" w:rsidDel="00000000" w:rsidP="00000000" w:rsidRDefault="00000000" w:rsidRPr="00000000" w14:paraId="00000017">
      <w:pPr>
        <w:spacing w:after="0" w:line="240" w:lineRule="auto"/>
        <w:rPr>
          <w:sz w:val="22"/>
          <w:szCs w:val="22"/>
        </w:rPr>
      </w:pPr>
      <w:r w:rsidDel="00000000" w:rsidR="00000000" w:rsidRPr="00000000">
        <w:rPr>
          <w:sz w:val="22"/>
          <w:szCs w:val="22"/>
          <w:rtl w:val="0"/>
        </w:rPr>
        <w:t xml:space="preserve">Explore The Matheson Wine Wall with a $50 card per guest to choose your own adventure from our 88 wine selections.</w:t>
      </w:r>
    </w:p>
    <w:p w:rsidR="00000000" w:rsidDel="00000000" w:rsidP="00000000" w:rsidRDefault="00000000" w:rsidRPr="00000000" w14:paraId="00000018">
      <w:pPr>
        <w:spacing w:after="0" w:line="240" w:lineRule="auto"/>
        <w:rPr>
          <w:sz w:val="22"/>
          <w:szCs w:val="22"/>
        </w:rPr>
      </w:pPr>
      <w:r w:rsidDel="00000000" w:rsidR="00000000" w:rsidRPr="00000000">
        <w:rPr>
          <w:sz w:val="22"/>
          <w:szCs w:val="22"/>
          <w:rtl w:val="0"/>
        </w:rPr>
        <w:t xml:space="preserve">Experience Fine Wine Country Cuisine in our main dining room with a 5-course tasting menu in the main dining room, paired with the award-winning wines of The Setting, Aperture, and Valette. Enjoy a Sweet Finale with a hand-crafted cocktail, cordial, or port at the table.</w:t>
      </w:r>
    </w:p>
    <w:p w:rsidR="00000000" w:rsidDel="00000000" w:rsidP="00000000" w:rsidRDefault="00000000" w:rsidRPr="00000000" w14:paraId="00000019">
      <w:pPr>
        <w:spacing w:after="0" w:line="240" w:lineRule="auto"/>
        <w:rPr>
          <w:sz w:val="22"/>
          <w:szCs w:val="22"/>
        </w:rPr>
      </w:pPr>
      <w:r w:rsidDel="00000000" w:rsidR="00000000" w:rsidRPr="00000000">
        <w:rPr>
          <w:rtl w:val="0"/>
        </w:rPr>
      </w:r>
    </w:p>
    <w:p w:rsidR="00000000" w:rsidDel="00000000" w:rsidP="00000000" w:rsidRDefault="00000000" w:rsidRPr="00000000" w14:paraId="0000001A">
      <w:pPr>
        <w:spacing w:after="0" w:line="240" w:lineRule="auto"/>
        <w:rPr>
          <w:sz w:val="22"/>
          <w:szCs w:val="22"/>
        </w:rPr>
      </w:pPr>
      <w:r w:rsidDel="00000000" w:rsidR="00000000" w:rsidRPr="00000000">
        <w:rPr>
          <w:sz w:val="22"/>
          <w:szCs w:val="22"/>
          <w:u w:val="single"/>
          <w:rtl w:val="0"/>
        </w:rPr>
        <w:t xml:space="preserve">Hotel Trio Healdsburg</w:t>
      </w:r>
      <w:r w:rsidDel="00000000" w:rsidR="00000000" w:rsidRPr="00000000">
        <w:rPr>
          <w:rtl w:val="0"/>
        </w:rPr>
      </w:r>
    </w:p>
    <w:p w:rsidR="00000000" w:rsidDel="00000000" w:rsidP="00000000" w:rsidRDefault="00000000" w:rsidRPr="00000000" w14:paraId="0000001B">
      <w:pPr>
        <w:spacing w:after="0" w:line="240" w:lineRule="auto"/>
        <w:rPr>
          <w:sz w:val="22"/>
          <w:szCs w:val="22"/>
        </w:rPr>
      </w:pPr>
      <w:r w:rsidDel="00000000" w:rsidR="00000000" w:rsidRPr="00000000">
        <w:rPr>
          <w:sz w:val="22"/>
          <w:szCs w:val="22"/>
          <w:rtl w:val="0"/>
        </w:rPr>
        <w:t xml:space="preserve">Relax with a 3-night weekday stay (Sunday - Thursday) in a studio king suite, featuring a sofa bed and kitchenette, plus breakfast for two. Located in the heart of Sonoma County, this newly opened boutique hotel provides the perfect blend of convenience and charm</w:t>
      </w:r>
      <w:sdt>
        <w:sdtPr>
          <w:id w:val="-1371135403"/>
          <w:tag w:val="goog_rdk_0"/>
        </w:sdtPr>
        <w:sdtContent>
          <w:ins w:author="Winspire 141" w:id="0" w:date="2025-06-27T09:01:00Z">
            <w:r w:rsidDel="00000000" w:rsidR="00000000" w:rsidRPr="00000000">
              <w:rPr>
                <w:sz w:val="22"/>
                <w:szCs w:val="22"/>
                <w:rtl w:val="0"/>
              </w:rPr>
              <w:t xml:space="preserve">,</w:t>
            </w:r>
          </w:ins>
        </w:sdtContent>
      </w:sdt>
      <w:sdt>
        <w:sdtPr>
          <w:id w:val="665184031"/>
          <w:tag w:val="goog_rdk_1"/>
        </w:sdtPr>
        <w:sdtContent>
          <w:del w:author="Winspire 141" w:id="0" w:date="2025-06-27T09:01:00Z">
            <w:r w:rsidDel="00000000" w:rsidR="00000000" w:rsidRPr="00000000">
              <w:rPr>
                <w:sz w:val="22"/>
                <w:szCs w:val="22"/>
                <w:rtl w:val="0"/>
              </w:rPr>
              <w:delText xml:space="preserve">—</w:delText>
            </w:r>
          </w:del>
        </w:sdtContent>
      </w:sdt>
      <w:r w:rsidDel="00000000" w:rsidR="00000000" w:rsidRPr="00000000">
        <w:rPr>
          <w:sz w:val="22"/>
          <w:szCs w:val="22"/>
          <w:rtl w:val="0"/>
        </w:rPr>
        <w:t xml:space="preserve">ideal for exploring wine country and offering plenty to enjoy just steps from your door. On-site amenities include bocce ball, bicycles, fire pits, an outdoor pool, and a fitness center. The hotel is just one mile from Historic Healdsburg Plaza, with shuttle service available for easy access to dining and shopping. Nearby, you'll find hiking trails, kayaking, and hundreds of wineries to explore.</w:t>
      </w:r>
    </w:p>
    <w:p w:rsidR="00000000" w:rsidDel="00000000" w:rsidP="00000000" w:rsidRDefault="00000000" w:rsidRPr="00000000" w14:paraId="0000001C">
      <w:pPr>
        <w:spacing w:after="0" w:line="240" w:lineRule="auto"/>
        <w:rPr>
          <w:sz w:val="22"/>
          <w:szCs w:val="22"/>
        </w:rPr>
      </w:pPr>
      <w:r w:rsidDel="00000000" w:rsidR="00000000" w:rsidRPr="00000000">
        <w:rPr>
          <w:rtl w:val="0"/>
        </w:rPr>
      </w:r>
    </w:p>
    <w:p w:rsidR="00000000" w:rsidDel="00000000" w:rsidP="00000000" w:rsidRDefault="00000000" w:rsidRPr="00000000" w14:paraId="0000001D">
      <w:pPr>
        <w:spacing w:after="0" w:line="240" w:lineRule="auto"/>
        <w:rPr>
          <w:sz w:val="22"/>
          <w:szCs w:val="22"/>
        </w:rPr>
      </w:pPr>
      <w:r w:rsidDel="00000000" w:rsidR="00000000" w:rsidRPr="00000000">
        <w:rPr>
          <w:sz w:val="22"/>
          <w:szCs w:val="22"/>
          <w:rtl w:val="0"/>
        </w:rPr>
        <w:t xml:space="preserve">Note: Healdsburg is approximately 1.5 hours north of San Francisco and Oakland.</w:t>
      </w:r>
    </w:p>
    <w:p w:rsidR="00000000" w:rsidDel="00000000" w:rsidP="00000000" w:rsidRDefault="00000000" w:rsidRPr="00000000" w14:paraId="0000001E">
      <w:pPr>
        <w:spacing w:after="0" w:line="240" w:lineRule="auto"/>
        <w:rPr>
          <w:sz w:val="22"/>
          <w:szCs w:val="22"/>
        </w:rPr>
      </w:pPr>
      <w:r w:rsidDel="00000000" w:rsidR="00000000" w:rsidRPr="00000000">
        <w:rPr>
          <w:rtl w:val="0"/>
        </w:rPr>
      </w:r>
    </w:p>
    <w:p w:rsidR="00000000" w:rsidDel="00000000" w:rsidP="00000000" w:rsidRDefault="00000000" w:rsidRPr="00000000" w14:paraId="0000001F">
      <w:pPr>
        <w:spacing w:after="0" w:line="240" w:lineRule="auto"/>
        <w:rPr>
          <w:sz w:val="22"/>
          <w:szCs w:val="22"/>
        </w:rPr>
      </w:pPr>
      <w:r w:rsidDel="00000000" w:rsidR="00000000" w:rsidRPr="00000000">
        <w:rPr>
          <w:sz w:val="22"/>
          <w:szCs w:val="22"/>
          <w:rtl w:val="0"/>
        </w:rPr>
        <w:t xml:space="preserve">Package blackout dates: The week of major US holidays and major local events.  Additional dates may apply.</w:t>
      </w:r>
    </w:p>
    <w:p w:rsidR="00000000" w:rsidDel="00000000" w:rsidP="00000000" w:rsidRDefault="00000000" w:rsidRPr="00000000" w14:paraId="00000020">
      <w:pPr>
        <w:spacing w:after="0" w:line="240" w:lineRule="auto"/>
        <w:rPr>
          <w:sz w:val="22"/>
          <w:szCs w:val="22"/>
        </w:rPr>
      </w:pPr>
      <w:r w:rsidDel="00000000" w:rsidR="00000000" w:rsidRPr="00000000">
        <w:rPr>
          <w:rtl w:val="0"/>
        </w:rPr>
      </w:r>
    </w:p>
    <w:p w:rsidR="00000000" w:rsidDel="00000000" w:rsidP="00000000" w:rsidRDefault="00000000" w:rsidRPr="00000000" w14:paraId="00000021">
      <w:pPr>
        <w:spacing w:after="0" w:line="240" w:lineRule="auto"/>
        <w:rPr>
          <w:sz w:val="22"/>
          <w:szCs w:val="22"/>
        </w:rPr>
      </w:pPr>
      <w:r w:rsidDel="00000000" w:rsidR="00000000" w:rsidRPr="00000000">
        <w:rPr>
          <w:sz w:val="22"/>
          <w:szCs w:val="22"/>
          <w:u w:val="single"/>
          <w:rtl w:val="0"/>
        </w:rPr>
        <w:t xml:space="preserve">WINSPIRE PACKAGE REDEMPTION:</w:t>
      </w:r>
      <w:r w:rsidDel="00000000" w:rsidR="00000000" w:rsidRPr="00000000">
        <w:rPr>
          <w:rtl w:val="0"/>
        </w:rPr>
      </w:r>
    </w:p>
    <w:p w:rsidR="00000000" w:rsidDel="00000000" w:rsidP="00000000" w:rsidRDefault="00000000" w:rsidRPr="00000000" w14:paraId="00000022">
      <w:pPr>
        <w:spacing w:after="0" w:line="240" w:lineRule="auto"/>
        <w:rPr>
          <w:sz w:val="22"/>
          <w:szCs w:val="22"/>
        </w:rPr>
      </w:pPr>
      <w:r w:rsidDel="00000000" w:rsidR="00000000" w:rsidRPr="00000000">
        <w:rPr>
          <w:sz w:val="22"/>
          <w:szCs w:val="22"/>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3">
      <w:pPr>
        <w:spacing w:after="0" w:line="240" w:lineRule="auto"/>
        <w:rPr>
          <w:sz w:val="22"/>
          <w:szCs w:val="22"/>
        </w:rPr>
      </w:pPr>
      <w:r w:rsidDel="00000000" w:rsidR="00000000" w:rsidRPr="00000000">
        <w:rPr>
          <w:rtl w:val="0"/>
        </w:rPr>
      </w:r>
    </w:p>
    <w:p w:rsidR="00000000" w:rsidDel="00000000" w:rsidP="00000000" w:rsidRDefault="00000000" w:rsidRPr="00000000" w14:paraId="00000024">
      <w:pPr>
        <w:spacing w:after="0" w:line="240" w:lineRule="auto"/>
        <w:rPr>
          <w:sz w:val="22"/>
          <w:szCs w:val="22"/>
        </w:rPr>
      </w:pPr>
      <w:r w:rsidDel="00000000" w:rsidR="00000000" w:rsidRPr="00000000">
        <w:rPr>
          <w:sz w:val="22"/>
          <w:szCs w:val="22"/>
          <w:u w:val="single"/>
          <w:rtl w:val="0"/>
        </w:rPr>
        <w:t xml:space="preserve">WINSPIRE BOOKING &amp; CONCIERGE SERVICES:</w:t>
      </w:r>
      <w:r w:rsidDel="00000000" w:rsidR="00000000" w:rsidRPr="00000000">
        <w:rPr>
          <w:rtl w:val="0"/>
        </w:rPr>
      </w:r>
    </w:p>
    <w:p w:rsidR="00000000" w:rsidDel="00000000" w:rsidP="00000000" w:rsidRDefault="00000000" w:rsidRPr="00000000" w14:paraId="00000025">
      <w:pPr>
        <w:spacing w:after="0" w:line="240" w:lineRule="auto"/>
        <w:rPr>
          <w:sz w:val="22"/>
          <w:szCs w:val="22"/>
        </w:rPr>
      </w:pPr>
      <w:r w:rsidDel="00000000" w:rsidR="00000000" w:rsidRPr="00000000">
        <w:rPr>
          <w:sz w:val="22"/>
          <w:szCs w:val="22"/>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6">
      <w:pPr>
        <w:spacing w:after="0" w:line="240" w:lineRule="auto"/>
        <w:rPr>
          <w:sz w:val="22"/>
          <w:szCs w:val="22"/>
        </w:rPr>
      </w:pPr>
      <w:r w:rsidDel="00000000" w:rsidR="00000000" w:rsidRPr="00000000">
        <w:rPr>
          <w:rtl w:val="0"/>
        </w:rPr>
      </w:r>
    </w:p>
    <w:p w:rsidR="00000000" w:rsidDel="00000000" w:rsidP="00000000" w:rsidRDefault="00000000" w:rsidRPr="00000000" w14:paraId="00000027">
      <w:pPr>
        <w:spacing w:after="0" w:line="240" w:lineRule="auto"/>
        <w:rPr>
          <w:sz w:val="22"/>
          <w:szCs w:val="22"/>
        </w:rPr>
      </w:pPr>
      <w:r w:rsidDel="00000000" w:rsidR="00000000" w:rsidRPr="00000000">
        <w:rPr>
          <w:sz w:val="22"/>
          <w:szCs w:val="22"/>
          <w:u w:val="single"/>
          <w:rtl w:val="0"/>
        </w:rPr>
        <w:t xml:space="preserve">ADDITIONAL INFORMATION:</w:t>
      </w:r>
      <w:r w:rsidDel="00000000" w:rsidR="00000000" w:rsidRPr="00000000">
        <w:rPr>
          <w:rtl w:val="0"/>
        </w:rPr>
      </w:r>
    </w:p>
    <w:p w:rsidR="00000000" w:rsidDel="00000000" w:rsidP="00000000" w:rsidRDefault="00000000" w:rsidRPr="00000000" w14:paraId="00000028">
      <w:pPr>
        <w:spacing w:after="0" w:line="240" w:lineRule="auto"/>
        <w:rPr>
          <w:sz w:val="22"/>
          <w:szCs w:val="22"/>
        </w:rPr>
      </w:pPr>
      <w:r w:rsidDel="00000000" w:rsidR="00000000" w:rsidRPr="00000000">
        <w:rPr>
          <w:sz w:val="22"/>
          <w:szCs w:val="22"/>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29">
      <w:pPr>
        <w:spacing w:after="0" w:line="240" w:lineRule="auto"/>
        <w:rPr>
          <w:sz w:val="22"/>
          <w:szCs w:val="22"/>
        </w:rPr>
      </w:pPr>
      <w:r w:rsidDel="00000000" w:rsidR="00000000" w:rsidRPr="00000000">
        <w:rPr>
          <w:sz w:val="22"/>
          <w:szCs w:val="22"/>
          <w:rtl w:val="0"/>
        </w:rPr>
        <w:t xml:space="preserve">Certificates cannot be resold or replaced if lost, stolen, or destroyed. Ground transportation is the responsibility of the winner unless otherwise stated.</w:t>
      </w:r>
      <w:r w:rsidDel="00000000" w:rsidR="00000000" w:rsidRPr="00000000">
        <w:rPr>
          <w:rtl w:val="0"/>
        </w:rPr>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semiHidden w:val="1"/>
    <w:unhideWhenUsed w:val="1"/>
    <w:rPr>
      <w:vertAlign w:val="superscript"/>
    </w:rPr>
  </w:style>
  <w:style w:type="paragraph" w:styleId="Revision">
    <w:name w:val="Revision"/>
    <w:hidden w:val="1"/>
    <w:uiPriority w:val="99"/>
    <w:semiHidden w:val="1"/>
    <w:rsid w:val="00F1001B"/>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eBmK6/oW6DvlnyV6rKzFr2i5uw==">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2025-06-27T16:01:00Z</dcterms:created>
  <dc:creator>Winspire 141</dc:creator>
</cp:coreProperties>
</file>